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F8" w:rsidRDefault="00ED23F8" w:rsidP="00ED23F8">
      <w:pPr>
        <w:pStyle w:val="Heading3"/>
      </w:pPr>
      <w:bookmarkStart w:id="0" w:name="_Toc256001071"/>
      <w:r>
        <w:rPr>
          <w:noProof/>
        </w:rPr>
        <w:t>Пчелни продукти</w:t>
      </w:r>
      <w:bookmarkEnd w:id="0"/>
    </w:p>
    <w:p w:rsidR="00ED23F8" w:rsidRDefault="00ED23F8" w:rsidP="00ED23F8">
      <w:pPr>
        <w:pStyle w:val="Heading4"/>
      </w:pPr>
      <w:bookmarkStart w:id="1" w:name="_Toc256001072"/>
      <w:r>
        <w:rPr>
          <w:noProof/>
        </w:rPr>
        <w:t>ADVIBEES(55(1)(a)) -  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</w:r>
      <w:bookmarkEnd w:id="1"/>
    </w:p>
    <w:p w:rsidR="00ED23F8" w:rsidRDefault="00ED23F8" w:rsidP="00ED23F8">
      <w:pPr>
        <w:pStyle w:val="Heading5"/>
      </w:pPr>
      <w:bookmarkStart w:id="2" w:name="_Toc256001073"/>
      <w:r>
        <w:rPr>
          <w:noProof/>
        </w:rPr>
        <w:t>I.Е.1 - 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Код на интервенцията (държава членка)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I.Е.1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Име на интервенцията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Вид интервенция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ADVIBEES(55(1)(a)) - консултантски услуги, техническа помощ, обучение, информация и обмен на добри практики, включително чрез работа в мрежа, за пчелари и пчеларски организации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 показател за крайния продукт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O.37. Брой на действията или единиците за запазване или подобряване на пчеларството</w:t>
            </w:r>
          </w:p>
        </w:tc>
      </w:tr>
    </w:tbl>
    <w:p w:rsidR="00ED23F8" w:rsidRDefault="00ED23F8" w:rsidP="00ED23F8">
      <w:pPr>
        <w:pStyle w:val="Heading6"/>
        <w:rPr>
          <w:b w:val="0"/>
          <w:color w:val="000000"/>
          <w:sz w:val="24"/>
        </w:rPr>
      </w:pPr>
      <w:bookmarkStart w:id="3" w:name="_Toc256001074"/>
      <w:r>
        <w:rPr>
          <w:b w:val="0"/>
          <w:noProof/>
          <w:color w:val="000000"/>
          <w:sz w:val="24"/>
        </w:rPr>
        <w:t>1 Териториално приложение и ако е уместно, регионално измерение</w:t>
      </w:r>
      <w:bookmarkEnd w:id="3"/>
    </w:p>
    <w:p w:rsidR="00ED23F8" w:rsidRDefault="00ED23F8" w:rsidP="00ED23F8">
      <w:pPr>
        <w:rPr>
          <w:color w:val="000000"/>
          <w:sz w:val="0"/>
        </w:rPr>
      </w:pPr>
      <w:r>
        <w:rPr>
          <w:noProof/>
          <w:color w:val="000000"/>
        </w:rPr>
        <w:t xml:space="preserve">Териториално приложение: </w:t>
      </w:r>
      <w:r>
        <w:rPr>
          <w:b/>
          <w:noProof/>
          <w:color w:val="000000"/>
        </w:rPr>
        <w:t>Национално равнище</w:t>
      </w:r>
    </w:p>
    <w:p w:rsidR="00ED23F8" w:rsidRDefault="00ED23F8" w:rsidP="00ED23F8">
      <w:pPr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0"/>
        <w:gridCol w:w="5120"/>
      </w:tblGrid>
      <w:tr w:rsidR="00ED23F8" w:rsidTr="00CD3319">
        <w:trPr>
          <w:trHeight w:val="160"/>
        </w:trPr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BG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България 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 на териториалното 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се прилага на територията на цялата страна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4" w:name="_Toc256001075"/>
      <w:r>
        <w:rPr>
          <w:b w:val="0"/>
          <w:noProof/>
          <w:color w:val="000000"/>
          <w:sz w:val="24"/>
        </w:rPr>
        <w:t>2 Свързани специфични цели, междусекторна цел и уместни секторни цели</w:t>
      </w:r>
      <w:bookmarkEnd w:id="4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СЕКТОРНА ЦЕЛ ПО ОСП Код + Описание 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СПЕЦИФИЧНАТА ЦЕЛ НА ОСП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специфични цели на ОСП за този вид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SO2 Подобряване на ориентацията на пазара и увеличаване на конкурентоспособността на стопанствата в краткосрочен и дългосрочен план, включително по-голям фокус върху научноизследователската дейност, технологиите и цифровизацията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  <w:sz w:val="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5" w:name="_Toc256001076"/>
      <w:r>
        <w:rPr>
          <w:b w:val="0"/>
          <w:noProof/>
          <w:color w:val="000000"/>
          <w:sz w:val="24"/>
        </w:rPr>
        <w:t>3 Потребности, обхванати от интервенцията</w:t>
      </w:r>
      <w:bookmarkEnd w:id="5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2560"/>
        <w:gridCol w:w="2560"/>
        <w:gridCol w:w="256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Описание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Определяне на приоритети на равнище стратегическия план по ОСП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Разгледана в стратегически план по ОСП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П.2.7.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Гарантиране на по-добри условия за устойчиво развитие на сектор пчеларство и повишаване на доходи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висок приоритет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Да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6" w:name="_Toc256001077"/>
      <w:r>
        <w:rPr>
          <w:b w:val="0"/>
          <w:noProof/>
          <w:color w:val="000000"/>
          <w:sz w:val="24"/>
        </w:rPr>
        <w:t>4 Показател(и) за резултатите</w:t>
      </w:r>
      <w:bookmarkEnd w:id="6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Код на ПОКАЗАТЕЛИТЕ ЗА РЕЗУЛТАТИТЕ + описание</w:t>
            </w:r>
            <w:r>
              <w:rPr>
                <w:noProof/>
                <w:color w:val="000000"/>
                <w:sz w:val="20"/>
              </w:rPr>
              <w:t xml:space="preserve"> Препоръчителните показатели за резултатите за избраните специфични цели на ОСП за тази интервенция са обозначени с получер шрифт</w:t>
            </w:r>
          </w:p>
        </w:tc>
      </w:tr>
      <w:tr w:rsidR="00ED23F8" w:rsidTr="00CD3319">
        <w:trPr>
          <w:trHeight w:val="16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7" w:name="_Toc256001078"/>
      <w:r>
        <w:rPr>
          <w:b w:val="0"/>
          <w:noProof/>
          <w:color w:val="000000"/>
          <w:sz w:val="24"/>
        </w:rPr>
        <w:t>5 Конкретен план, изисквания и условия за допустимост на интервенцията</w:t>
      </w:r>
      <w:bookmarkEnd w:id="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По данни на Агростатистика за 2016 година, 91 % от управителите на земеделски стопанства в страната разполагат единствено с практически опит в осъществяваната стопанска дейност, под 10 </w:t>
            </w:r>
            <w:r>
              <w:rPr>
                <w:noProof/>
              </w:rPr>
              <w:lastRenderedPageBreak/>
              <w:t>% от управителите на земеделски стопанства притежават образование в областта на селското стопанство или ветеринарната медицина.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Липсата на подходящо образование при земеделските стопани, в комбинация с недостатъчен финансов ресурс, ограничава възможностите за внедряване на иновации и нови технологии в земеделските стопанства. Близо половината от земеделските стопани не са запознати със същността на цифровото земеделие, а само 14 % използват съвременни цифрови технологии.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Необходимо е да се търсят алтернативни методи за трансфер на знания, да се предлагат форми и методи на обучение и повишаване на знанията и уменията, които се доближават в максимална степен до потребностите на заетите в сектор пчеларство. Налице е необходимост от насочване на интервенциите към обучителни и информационни дейности по теми, свързани с пчеларството, включително такива, свързани с опазване компонентите на околната среда и към такива, които осигуряват получаване на познания в областта на иновациите, цифровите технологии и оптимизиране на дейностите чрез съвременни методи на производство.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От друга страна, е необходимо насърчаване на участието на браншовите организации в дейности, свързани с разширяване на възможностите за споделяне, обмен и разпространение на знания и опит между членовете им.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Въпреки, че е сравнително консервативен отрасъл, пчеларството не престава да се обновява. Научната общност от цял свят търси отговори на най-наболелите въпроси – за високата смъртност и понижения имунитет на пчелните семейства, за агресорите и болестите в кошера.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Създават се съвременни системи за наблюдение работата и състоянието на пчелното семейство на основата на цифрови технологии. Известните ни кошерни системи се усъвършенстват, методите в пчеларството – също. Това налага придобиването на нови дигитални умения от пчеларите.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Една от основните задачи на разработeната интервенция е да осигури постоянно повишаване на знанията и уменията на пчеларите, с включване на практически обучения, наред с оптимизирането на достъпа до информация и иновации.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Важен фактор за устойчиво развитие на сектора е осигуряване на облекчен достъп на пчеларите и техните сдружения до необходимата им информация, относно нормативни задължения, посредничество за оперативна дейност, информация и подпомагане за кандидатстване по дейностите допустими по интервенциите, включени в новия Стратегически план.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Допустими бенефициери: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1. Браншови организации за производство и преработка на селскостопански продукти в сектор “Пчеларство”;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2. Сдружения, регистрирани по Закона за юридическите лица с нестопанска цел в обществена полза, в които членуват лица, отглеждащи пчелни семейства в регистрирани животновъдни обекти – пчелини;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3. Кооперации, регистрирани по Закона за кооперациите, в които членуват физически лица, отглеждащи пчелни семейства в регистрирани животновъдни обекти – пчелини;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4. Признати групи и организации на производители на мед и пчелни продукти и техните асоциации, признати по съответния ред от МЗм.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5.Висши училища;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6.Научни институти.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7.Центрове за професионално обучение.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дейности</w:t>
            </w:r>
            <w:r>
              <w:rPr>
                <w:noProof/>
              </w:rPr>
              <w:t>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1</w:t>
            </w:r>
            <w:r>
              <w:rPr>
                <w:noProof/>
              </w:rPr>
              <w:t xml:space="preserve">. </w:t>
            </w:r>
            <w:r>
              <w:rPr>
                <w:b/>
                <w:bCs/>
                <w:noProof/>
              </w:rPr>
              <w:t>Информационни семинари/лектории за повишаване на знанията по конкретни теми, насочени към сектор пчеларство;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  <w:u w:val="single"/>
              </w:rPr>
              <w:lastRenderedPageBreak/>
              <w:t>Информационните семинари/лектории са:</w:t>
            </w:r>
            <w:r>
              <w:rPr>
                <w:noProof/>
              </w:rPr>
              <w:t xml:space="preserve"> тематични срещи, на които ще се разглеждат и обсъждат конкретни приоритетни теми: технологии в пчеларството, маркетинг, право, ветеринарна медицина, управление на пчелното стопанство, цифровизация и дигитализация и др., имащи отношение към сектора, доказано чрез мотивирана обосновка. Допустимо е семинарите/лекториите/тематичните срещи да се провеждат в дневна, вечерна, дистанционна/онлайн/ или комбинирана форма, в зависимост от вида и продължителността им.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2. Демонстрационни дейности и посещения на земеделски стопанства (демонстрационен обект) за краткосрочен обмен на опит</w:t>
            </w:r>
            <w:r>
              <w:rPr>
                <w:noProof/>
              </w:rPr>
              <w:t>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  <w:u w:val="single"/>
              </w:rPr>
              <w:t>Демонстрационните дейности са:</w:t>
            </w:r>
            <w:r>
              <w:rPr>
                <w:noProof/>
              </w:rPr>
              <w:t xml:space="preserve"> практически занятия по определена тема с цел придобиване на информация и запознаване в реални практически условия с представяне на технологии (вкл. цифрови) и специализирана техника за извършване на различни пчеларски дейности;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  <w:u w:val="single"/>
              </w:rPr>
              <w:t>Демонстрационен обект</w:t>
            </w:r>
            <w:r>
              <w:rPr>
                <w:noProof/>
              </w:rPr>
              <w:t xml:space="preserve"> е всяко място, регистрирано в съответствие с действащото национално законодателство, на чиято територия се извършва демонстрационна дейност, свързана с процеса по отглеждане, преработка и/или предлагане на пазара на пчелни продукти;</w:t>
            </w:r>
          </w:p>
          <w:p w:rsidR="00ED23F8" w:rsidRDefault="00ED23F8" w:rsidP="00CD3319">
            <w:pPr>
              <w:spacing w:before="40" w:after="40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3. Разработване на наръчник /наръчници за добри практики, включително нормативни изисквания в пчеларството.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За дейностите по т. 1, 2 и 3 се изисква наличие на проект, включващ: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подробна програма съдържаща времеви график на дейностите, обосновка за актуалност на темите/дейностите, резюме на информационните семинари/лектории или демонстрационните дейности, както и заложени цел и индикатори за резултат. Подробно съдържание и обхват на темите, който ще бъдат включени в наръчника. Към всеки проект се представя подробна финансова обосновка (разбивка на разходите).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</w:pPr>
            <w:r>
              <w:rPr>
                <w:b/>
                <w:bCs/>
                <w:noProof/>
              </w:rPr>
              <w:t>Условия за допустимост: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1.За всяка година, бенефициерите могат да заявят само веднъж дейностите по т.1 и/или т.2 финансирани по интервенцията.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2.Участниците в дейностите по т.1 и т.2 трябва да са регистрирани земеделски стопани с пчелни семейства.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За дейностите по т. 1 и т. 2 се изискват: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·Минимален брой участници в един семинар/лектория или демонстрационна дейност – 10 пчелари;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·Продължителност на един семинар/лектория –</w:t>
            </w:r>
            <w:r w:rsidR="00461153">
              <w:rPr>
                <w:noProof/>
                <w:lang w:val="bg-BG"/>
              </w:rPr>
              <w:t xml:space="preserve">8 или </w:t>
            </w:r>
            <w:r w:rsidR="00514967">
              <w:rPr>
                <w:noProof/>
              </w:rPr>
              <w:t>1</w:t>
            </w:r>
            <w:r w:rsidR="00514967">
              <w:rPr>
                <w:noProof/>
                <w:lang w:val="bg-BG"/>
              </w:rPr>
              <w:t>8</w:t>
            </w:r>
            <w:r w:rsidR="00514967">
              <w:rPr>
                <w:noProof/>
              </w:rPr>
              <w:t xml:space="preserve"> </w:t>
            </w:r>
            <w:r w:rsidR="00372BAD">
              <w:rPr>
                <w:noProof/>
                <w:lang w:val="bg-BG"/>
              </w:rPr>
              <w:t xml:space="preserve">учебни </w:t>
            </w:r>
            <w:r>
              <w:rPr>
                <w:noProof/>
              </w:rPr>
              <w:t>часа;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·Продължителност на демонстрационна дейност – минимум </w:t>
            </w:r>
            <w:r w:rsidR="00514967">
              <w:rPr>
                <w:noProof/>
                <w:lang w:val="bg-BG"/>
              </w:rPr>
              <w:t>един ден</w:t>
            </w:r>
            <w:r>
              <w:rPr>
                <w:noProof/>
              </w:rPr>
              <w:t>;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Допустими разходи за дейностите по: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т. 1. - наем на зала, мултимедия, печатни/електронни материали, разходи за транспорт, храна за участниците, възнаграждения на лектори/експерти, както и командировки съгласно Наредбата за командировките в страната, за ангажираните по проекта, такси за използване на интернет платформи/приложения за видеоконферентна разговори (когато дейността се провежда онлайн/неприсъствено);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т. 2. - за посещение на пчелин с практическо занятие (разходи за транспорт), храна за участниците, възнаграждения на лектори/експерти, както и командировки съгласно Наредбата за командировките в страната, на ангажираните по проекта .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- т. 3 – Разходи за извършване на външна услуга по разработване на наръчника, включително предпечатна подготовка, отпечатване и/или публикуване на интернет платформа. 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Дейността по т.3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noProof/>
              </w:rPr>
              <w:t> може да бъде заявена само веднъж в рамките на целия период на прилагане на Стратегическия план.</w:t>
            </w:r>
          </w:p>
          <w:p w:rsidR="004E71BE" w:rsidRDefault="004E71BE" w:rsidP="00CD3319">
            <w:pPr>
              <w:spacing w:before="40" w:after="40"/>
              <w:jc w:val="both"/>
              <w:rPr>
                <w:noProof/>
                <w:lang w:val="bg-BG"/>
              </w:rPr>
            </w:pPr>
          </w:p>
          <w:p w:rsidR="00E430DF" w:rsidRDefault="00E430DF" w:rsidP="00CD3319">
            <w:pPr>
              <w:spacing w:before="40" w:after="40"/>
              <w:jc w:val="both"/>
              <w:rPr>
                <w:lang w:val="bg-BG"/>
              </w:rPr>
            </w:pPr>
            <w:r>
              <w:rPr>
                <w:lang w:val="bg-BG"/>
              </w:rPr>
              <w:t>Табл. Опростени разходи за един участник в лектория/семинар, демонстрация по т.1 и 2</w:t>
            </w:r>
          </w:p>
          <w:tbl>
            <w:tblPr>
              <w:tblW w:w="9903" w:type="dxa"/>
              <w:tblLayout w:type="fixed"/>
              <w:tblLook w:val="04A0" w:firstRow="1" w:lastRow="0" w:firstColumn="1" w:lastColumn="0" w:noHBand="0" w:noVBand="1"/>
            </w:tblPr>
            <w:tblGrid>
              <w:gridCol w:w="813"/>
              <w:gridCol w:w="2610"/>
              <w:gridCol w:w="3240"/>
              <w:gridCol w:w="1620"/>
              <w:gridCol w:w="1620"/>
            </w:tblGrid>
            <w:tr w:rsidR="00E430DF" w:rsidRPr="00C05DFA" w:rsidTr="001E7E41">
              <w:trPr>
                <w:trHeight w:val="1560"/>
              </w:trPr>
              <w:tc>
                <w:tcPr>
                  <w:tcW w:w="813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№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Описание</w:t>
                  </w:r>
                </w:p>
              </w:tc>
              <w:tc>
                <w:tcPr>
                  <w:tcW w:w="3240" w:type="dxa"/>
                  <w:vMerge w:val="restart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Вид обучение и включени разходи</w:t>
                  </w:r>
                </w:p>
              </w:tc>
              <w:tc>
                <w:tcPr>
                  <w:tcW w:w="3240" w:type="dxa"/>
                  <w:gridSpan w:val="2"/>
                  <w:tcBorders>
                    <w:top w:val="single" w:sz="8" w:space="0" w:color="808080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A622A">
                    <w:rPr>
                      <w:b/>
                      <w:bCs/>
                      <w:color w:val="000000"/>
                      <w:lang w:val="bg-BG"/>
                    </w:rPr>
                    <w:t>Общ размер на разходите за 1 обучаем / участник</w:t>
                  </w:r>
                </w:p>
              </w:tc>
            </w:tr>
            <w:tr w:rsidR="00E430DF" w:rsidRPr="00C05DFA" w:rsidTr="001E7E41">
              <w:trPr>
                <w:trHeight w:val="330"/>
              </w:trPr>
              <w:tc>
                <w:tcPr>
                  <w:tcW w:w="813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b/>
                      <w:bCs/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b/>
                      <w:bCs/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vMerge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b/>
                      <w:bCs/>
                      <w:color w:val="000000"/>
                      <w:lang w:val="bg-BG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b/>
                      <w:bCs/>
                      <w:color w:val="000000"/>
                      <w:lang w:val="bg-BG"/>
                    </w:rPr>
                  </w:pPr>
                  <w:r w:rsidRPr="004E71BE">
                    <w:rPr>
                      <w:b/>
                      <w:bCs/>
                      <w:color w:val="000000"/>
                      <w:lang w:val="bg-BG"/>
                    </w:rPr>
                    <w:t>в лв.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C05DFA">
                    <w:rPr>
                      <w:b/>
                      <w:bCs/>
                      <w:color w:val="000000"/>
                    </w:rPr>
                    <w:t xml:space="preserve">в </w:t>
                  </w:r>
                  <w:proofErr w:type="spellStart"/>
                  <w:r w:rsidRPr="00C05DFA">
                    <w:rPr>
                      <w:b/>
                      <w:bCs/>
                      <w:color w:val="000000"/>
                    </w:rPr>
                    <w:t>евро</w:t>
                  </w:r>
                  <w:proofErr w:type="spellEnd"/>
                </w:p>
              </w:tc>
            </w:tr>
            <w:tr w:rsidR="00E430DF" w:rsidRPr="00C05DFA" w:rsidTr="001E7E41">
              <w:trPr>
                <w:trHeight w:val="1425"/>
              </w:trPr>
              <w:tc>
                <w:tcPr>
                  <w:tcW w:w="813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right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1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 xml:space="preserve">Демонстрация с продължителност от 1 ден 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при демонстрация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106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54</w:t>
                  </w:r>
                </w:p>
              </w:tc>
            </w:tr>
            <w:tr w:rsidR="00E430DF" w:rsidRPr="00C05DFA" w:rsidTr="001E7E41">
              <w:trPr>
                <w:trHeight w:val="90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демонстрация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75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38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демонстрация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35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18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right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2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Информационен семинар с продължителност 8 учебни часа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при присъствено обучение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108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55</w:t>
                  </w:r>
                </w:p>
              </w:tc>
            </w:tr>
            <w:tr w:rsidR="00E430DF" w:rsidRPr="00C05DFA" w:rsidTr="001E7E41">
              <w:trPr>
                <w:trHeight w:val="184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65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33</w:t>
                  </w:r>
                </w:p>
              </w:tc>
            </w:tr>
            <w:tr w:rsidR="00E430DF" w:rsidRPr="00C05DFA" w:rsidTr="001E7E41">
              <w:trPr>
                <w:trHeight w:val="136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45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23</w:t>
                  </w:r>
                </w:p>
              </w:tc>
            </w:tr>
            <w:tr w:rsidR="00E430DF" w:rsidRPr="00C05DFA" w:rsidTr="001E7E41">
              <w:trPr>
                <w:trHeight w:val="81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онлайн обучение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36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18</w:t>
                  </w:r>
                </w:p>
              </w:tc>
            </w:tr>
            <w:tr w:rsidR="00E430DF" w:rsidRPr="00C05DFA" w:rsidTr="001E7E41">
              <w:trPr>
                <w:trHeight w:val="2220"/>
              </w:trPr>
              <w:tc>
                <w:tcPr>
                  <w:tcW w:w="813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right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3</w:t>
                  </w:r>
                </w:p>
              </w:tc>
              <w:tc>
                <w:tcPr>
                  <w:tcW w:w="2610" w:type="dxa"/>
                  <w:vMerge w:val="restart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Информационен семинар с продължителност 18 учебни часа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при присъствено обучение с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A622A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A622A">
                    <w:rPr>
                      <w:color w:val="000000"/>
                      <w:lang w:val="bg-BG"/>
                    </w:rPr>
                    <w:t>449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230</w:t>
                  </w:r>
                </w:p>
              </w:tc>
            </w:tr>
            <w:tr w:rsidR="00E430DF" w:rsidRPr="00C05DFA" w:rsidTr="001E7E41">
              <w:trPr>
                <w:trHeight w:val="222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посещение на база/и за практическо обучение и с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441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225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с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269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138</w:t>
                  </w:r>
                </w:p>
              </w:tc>
            </w:tr>
            <w:tr w:rsidR="00E430DF" w:rsidRPr="00C05DFA" w:rsidTr="001E7E41">
              <w:trPr>
                <w:trHeight w:val="270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посещение на база/и за практическо обучение и без разходи за нощувки и вечери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260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133</w:t>
                  </w:r>
                </w:p>
              </w:tc>
            </w:tr>
            <w:tr w:rsidR="00E430DF" w:rsidRPr="00C05DFA" w:rsidTr="001E7E41">
              <w:trPr>
                <w:trHeight w:val="159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с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144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74</w:t>
                  </w:r>
                </w:p>
              </w:tc>
            </w:tr>
            <w:tr w:rsidR="00E430DF" w:rsidRPr="00C05DFA" w:rsidTr="001E7E41">
              <w:trPr>
                <w:trHeight w:val="159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посещение на база/и за практическо обучение и без разходи за нощувки, вечери,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136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70</w:t>
                  </w:r>
                </w:p>
              </w:tc>
            </w:tr>
            <w:tr w:rsidR="00E430DF" w:rsidRPr="00C05DFA" w:rsidTr="001E7E41">
              <w:trPr>
                <w:trHeight w:val="159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присъствено обучение без включени разходи свързани с осигуряване на настаняване,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76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39</w:t>
                  </w:r>
                </w:p>
              </w:tc>
            </w:tr>
            <w:tr w:rsidR="00E430DF" w:rsidRPr="00C05DFA" w:rsidTr="001E7E41">
              <w:trPr>
                <w:trHeight w:val="190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с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166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85</w:t>
                  </w:r>
                </w:p>
              </w:tc>
            </w:tr>
            <w:tr w:rsidR="00E430DF" w:rsidRPr="00C05DFA" w:rsidTr="001E7E41">
              <w:trPr>
                <w:trHeight w:val="190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без посещение на база/и за практическо обучение и с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158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81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с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124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63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без посещение на база/и за практическо обучение и без разходи за обеди и кафе паузи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116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59</w:t>
                  </w:r>
                </w:p>
              </w:tc>
            </w:tr>
            <w:tr w:rsidR="00E430DF" w:rsidRPr="00C05DFA" w:rsidTr="001E7E41">
              <w:trPr>
                <w:trHeight w:val="1275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хибридно обучение без включени разходи свързани с осигуряване на изхранване, пътуване и транспорт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60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31</w:t>
                  </w:r>
                </w:p>
              </w:tc>
            </w:tr>
            <w:tr w:rsidR="00E430DF" w:rsidRPr="00C05DFA" w:rsidTr="001E7E41">
              <w:trPr>
                <w:trHeight w:val="330"/>
              </w:trPr>
              <w:tc>
                <w:tcPr>
                  <w:tcW w:w="813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2610" w:type="dxa"/>
                  <w:vMerge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при онлайн обучение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4E71BE" w:rsidRDefault="00E430DF" w:rsidP="00E430DF">
                  <w:pPr>
                    <w:jc w:val="center"/>
                    <w:rPr>
                      <w:color w:val="000000"/>
                      <w:lang w:val="bg-BG"/>
                    </w:rPr>
                  </w:pPr>
                  <w:r w:rsidRPr="004E71BE">
                    <w:rPr>
                      <w:color w:val="000000"/>
                      <w:lang w:val="bg-BG"/>
                    </w:rPr>
                    <w:t>53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:rsidR="00E430DF" w:rsidRPr="00C05DFA" w:rsidRDefault="00E430DF" w:rsidP="00E430DF">
                  <w:pPr>
                    <w:jc w:val="center"/>
                    <w:rPr>
                      <w:color w:val="000000"/>
                    </w:rPr>
                  </w:pPr>
                  <w:r w:rsidRPr="00C05DFA">
                    <w:rPr>
                      <w:color w:val="000000"/>
                    </w:rPr>
                    <w:t>27</w:t>
                  </w:r>
                </w:p>
              </w:tc>
            </w:tr>
          </w:tbl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Подробните изисквания за прилагане на интервенцията ще бъдат разписани в национален регулаторен акт.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8" w:name="_Toc256001079"/>
      <w:r>
        <w:rPr>
          <w:b w:val="0"/>
          <w:noProof/>
          <w:color w:val="000000"/>
          <w:sz w:val="24"/>
        </w:rPr>
        <w:lastRenderedPageBreak/>
        <w:t>6 Форма и ставка на подпомагане/суми/методи за изчисляване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  <w:jc w:val="both"/>
            </w:pPr>
            <w:r>
              <w:rPr>
                <w:b/>
                <w:bCs/>
                <w:noProof/>
              </w:rPr>
              <w:t>Помощта може за бъде под следната форма :</w:t>
            </w: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>–</w:t>
            </w:r>
            <w:r>
              <w:rPr>
                <w:b/>
                <w:bCs/>
                <w:noProof/>
              </w:rPr>
              <w:t xml:space="preserve"> възстановяване на допустими разходи, реално извършени от бенефициера - чл. 44, 1, а)</w:t>
            </w:r>
          </w:p>
          <w:p w:rsidR="00ED23F8" w:rsidRDefault="00ED23F8" w:rsidP="00CD3319">
            <w:pPr>
              <w:spacing w:before="40" w:after="40"/>
              <w:jc w:val="both"/>
            </w:pPr>
          </w:p>
          <w:p w:rsidR="00ED23F8" w:rsidRDefault="00ED23F8" w:rsidP="00CD3319">
            <w:pPr>
              <w:spacing w:before="40" w:after="40"/>
              <w:jc w:val="both"/>
            </w:pPr>
            <w:r>
              <w:rPr>
                <w:noProof/>
              </w:rPr>
              <w:t xml:space="preserve">Максималния размер на финансовата помощ за изпълнение на един проект, по допустимите дейности (информационни семинари/лектории, демонстрационни дейности или разработване на наръчник) е до </w:t>
            </w:r>
            <w:r w:rsidR="001756EE">
              <w:rPr>
                <w:noProof/>
                <w:lang w:val="bg-BG"/>
              </w:rPr>
              <w:t xml:space="preserve"> </w:t>
            </w:r>
            <w:r w:rsidR="00372BAD">
              <w:rPr>
                <w:noProof/>
                <w:lang w:val="bg-BG"/>
              </w:rPr>
              <w:t>5113</w:t>
            </w:r>
            <w:r w:rsidR="00695225">
              <w:rPr>
                <w:noProof/>
                <w:lang w:val="bg-BG"/>
              </w:rPr>
              <w:t>,67</w:t>
            </w:r>
            <w:r>
              <w:rPr>
                <w:noProof/>
              </w:rPr>
              <w:t xml:space="preserve"> Евро.</w:t>
            </w:r>
          </w:p>
          <w:p w:rsidR="00ED23F8" w:rsidRDefault="00ED23F8" w:rsidP="00CD3319">
            <w:pPr>
              <w:spacing w:before="40" w:after="40"/>
              <w:jc w:val="both"/>
              <w:rPr>
                <w:noProof/>
                <w:lang w:val="bg-BG"/>
              </w:rPr>
            </w:pPr>
            <w:r w:rsidRPr="00CB4A1F">
              <w:rPr>
                <w:noProof/>
              </w:rPr>
              <w:t xml:space="preserve">Размерът на помощта за един проект </w:t>
            </w:r>
            <w:r w:rsidR="00DA2D82" w:rsidRPr="00CB4A1F">
              <w:rPr>
                <w:noProof/>
                <w:lang w:val="bg-BG"/>
              </w:rPr>
              <w:t>с</w:t>
            </w:r>
            <w:r w:rsidRPr="00CB4A1F">
              <w:rPr>
                <w:noProof/>
              </w:rPr>
              <w:t>е определ</w:t>
            </w:r>
            <w:r w:rsidR="00DA2D82" w:rsidRPr="00CB4A1F">
              <w:rPr>
                <w:noProof/>
                <w:lang w:val="bg-BG"/>
              </w:rPr>
              <w:t>я</w:t>
            </w:r>
            <w:r w:rsidRPr="00CB4A1F">
              <w:rPr>
                <w:noProof/>
              </w:rPr>
              <w:t xml:space="preserve"> на база </w:t>
            </w:r>
            <w:r w:rsidR="009C7566" w:rsidRPr="00CB4A1F">
              <w:rPr>
                <w:noProof/>
                <w:lang w:val="bg-BG"/>
              </w:rPr>
              <w:t xml:space="preserve">стандартни </w:t>
            </w:r>
            <w:r w:rsidR="000C75D5" w:rsidRPr="00CB4A1F">
              <w:rPr>
                <w:noProof/>
                <w:lang w:val="bg-BG"/>
              </w:rPr>
              <w:t xml:space="preserve">опростени разходи </w:t>
            </w:r>
            <w:r w:rsidR="00DA2D82" w:rsidRPr="00CB4A1F">
              <w:rPr>
                <w:noProof/>
                <w:lang w:val="bg-BG"/>
              </w:rPr>
              <w:t>за едно обучаемо лице по</w:t>
            </w:r>
            <w:r w:rsidR="000C75D5" w:rsidRPr="00CB4A1F">
              <w:rPr>
                <w:noProof/>
                <w:lang w:val="bg-BG"/>
              </w:rPr>
              <w:t xml:space="preserve"> бро</w:t>
            </w:r>
            <w:r w:rsidR="00DA2D82" w:rsidRPr="00CB4A1F">
              <w:rPr>
                <w:noProof/>
                <w:lang w:val="bg-BG"/>
              </w:rPr>
              <w:t>я</w:t>
            </w:r>
            <w:r w:rsidR="000C75D5" w:rsidRPr="00CB4A1F">
              <w:rPr>
                <w:noProof/>
                <w:lang w:val="bg-BG"/>
              </w:rPr>
              <w:t xml:space="preserve"> обучени лица </w:t>
            </w:r>
            <w:r w:rsidR="00DA2D82" w:rsidRPr="00CB4A1F">
              <w:rPr>
                <w:noProof/>
                <w:lang w:val="bg-BG"/>
              </w:rPr>
              <w:t>за</w:t>
            </w:r>
            <w:r w:rsidR="00627D8A">
              <w:rPr>
                <w:noProof/>
                <w:lang w:val="bg-BG"/>
              </w:rPr>
              <w:t xml:space="preserve"> дейностите по т.1 и т.2.</w:t>
            </w:r>
            <w:r w:rsidR="009C7566" w:rsidRPr="00CB4A1F">
              <w:rPr>
                <w:noProof/>
                <w:lang w:val="bg-BG"/>
              </w:rPr>
              <w:t xml:space="preserve"> Изчисленията на стандартните разходи са извършени от външно независимо от Министерството на земеделието и храните </w:t>
            </w:r>
            <w:r w:rsidR="00D57808" w:rsidRPr="00CB4A1F">
              <w:rPr>
                <w:noProof/>
                <w:lang w:val="bg-BG"/>
              </w:rPr>
              <w:t xml:space="preserve">компетентно </w:t>
            </w:r>
            <w:r w:rsidR="009C7566" w:rsidRPr="00CB4A1F">
              <w:rPr>
                <w:noProof/>
                <w:lang w:val="bg-BG"/>
              </w:rPr>
              <w:t>лице</w:t>
            </w:r>
            <w:r w:rsidR="00DA2D82" w:rsidRPr="00CB4A1F">
              <w:rPr>
                <w:noProof/>
                <w:lang w:val="bg-BG"/>
              </w:rPr>
              <w:t xml:space="preserve"> и са идентични с прилаганите разходи по интервенция </w:t>
            </w:r>
            <w:r w:rsidR="00DA2D82" w:rsidRPr="00CB4A1F">
              <w:rPr>
                <w:noProof/>
              </w:rPr>
              <w:t>II.</w:t>
            </w:r>
            <w:r w:rsidR="00DA2D82" w:rsidRPr="00CB4A1F">
              <w:rPr>
                <w:noProof/>
                <w:lang w:val="bg-BG"/>
              </w:rPr>
              <w:t>И</w:t>
            </w:r>
            <w:r w:rsidR="009C7566" w:rsidRPr="00CB4A1F">
              <w:rPr>
                <w:noProof/>
                <w:lang w:val="bg-BG"/>
              </w:rPr>
              <w:t>.</w:t>
            </w:r>
            <w:r w:rsidR="00DA2D82" w:rsidRPr="00CB4A1F">
              <w:rPr>
                <w:noProof/>
                <w:lang w:val="bg-BG"/>
              </w:rPr>
              <w:t>2. „Професионално обучение и придобиване на знания“ от СП.</w:t>
            </w:r>
          </w:p>
          <w:p w:rsidR="006D7840" w:rsidRDefault="006D7840" w:rsidP="00CD3319">
            <w:pPr>
              <w:spacing w:before="40" w:after="40"/>
              <w:jc w:val="both"/>
              <w:rPr>
                <w:noProof/>
                <w:lang w:val="bg-BG"/>
              </w:rPr>
            </w:pPr>
            <w:r>
              <w:rPr>
                <w:noProof/>
                <w:lang w:val="bg-BG"/>
              </w:rPr>
              <w:t>Размерът на помощта за дейността по т.3 се определя на база реално извършени допустими разходи след предоставяне на разходно-оправдателни документи и три независими съпоставими оферти.</w:t>
            </w:r>
          </w:p>
          <w:p w:rsidR="00ED23F8" w:rsidRDefault="00ED23F8" w:rsidP="00CD3319">
            <w:pPr>
              <w:spacing w:before="40" w:after="40"/>
              <w:jc w:val="both"/>
              <w:rPr>
                <w:ins w:id="9" w:author="Siyka Peeva" w:date="2025-08-18T15:40:00Z"/>
                <w:noProof/>
              </w:rPr>
            </w:pPr>
            <w:r>
              <w:rPr>
                <w:noProof/>
              </w:rPr>
              <w:t>Размерът на публичната помощ е 100 % от допустимите разходи за дейностите по т. 1, 2 и 3 , изпълнени и одобрени в рамките на проекта, одобрени от административен орган, посочен в национален регулаторeн акт за прилагане на интервенцията при 40% финансиране от ЕФГЗ и 60 % от националния бюджет.</w:t>
            </w:r>
          </w:p>
          <w:p w:rsidR="006C16F0" w:rsidDel="006C16F0" w:rsidRDefault="006C16F0" w:rsidP="00CD3319">
            <w:pPr>
              <w:spacing w:before="40" w:after="40"/>
              <w:jc w:val="both"/>
              <w:rPr>
                <w:del w:id="10" w:author="Siyka Peeva" w:date="2025-08-18T15:40:00Z"/>
                <w:noProof/>
              </w:rPr>
            </w:pPr>
          </w:p>
          <w:p w:rsidR="00627D8A" w:rsidRPr="0094551D" w:rsidRDefault="006C16F0" w:rsidP="00627D8A">
            <w:pPr>
              <w:spacing w:before="40" w:after="40"/>
              <w:jc w:val="both"/>
              <w:rPr>
                <w:ins w:id="11" w:author="Siyka Peeva" w:date="2025-09-10T10:31:00Z"/>
                <w:noProof/>
                <w:lang w:val="bg-BG"/>
              </w:rPr>
            </w:pPr>
            <w:ins w:id="12" w:author="Siyka Peeva" w:date="2025-08-18T15:39:00Z">
              <w:r w:rsidRPr="006C16F0">
                <w:rPr>
                  <w:noProof/>
                </w:rPr>
                <w:t>Финансова помощ за изпълнение на проект</w:t>
              </w:r>
            </w:ins>
            <w:ins w:id="13" w:author="Siyka Peeva" w:date="2025-08-18T15:40:00Z">
              <w:r>
                <w:rPr>
                  <w:noProof/>
                  <w:lang w:val="bg-BG"/>
                </w:rPr>
                <w:t>ите</w:t>
              </w:r>
            </w:ins>
            <w:ins w:id="14" w:author="Siyka Peeva" w:date="2025-08-18T15:39:00Z">
              <w:r w:rsidRPr="006C16F0">
                <w:rPr>
                  <w:noProof/>
                </w:rPr>
                <w:t xml:space="preserve"> може да се изплаща авансово</w:t>
              </w:r>
            </w:ins>
            <w:ins w:id="15" w:author="Siyka Peeva" w:date="2025-09-10T10:31:00Z">
              <w:r w:rsidR="00627D8A">
                <w:rPr>
                  <w:noProof/>
                  <w:lang w:val="bg-BG"/>
                </w:rPr>
                <w:t>,</w:t>
              </w:r>
              <w:r w:rsidR="00627D8A">
                <w:rPr>
                  <w:noProof/>
                </w:rPr>
                <w:t xml:space="preserve"> </w:t>
              </w:r>
              <w:r w:rsidR="00627D8A">
                <w:rPr>
                  <w:noProof/>
                </w:rPr>
                <w:t>при спазване н</w:t>
              </w:r>
              <w:r w:rsidR="00627D8A">
                <w:rPr>
                  <w:noProof/>
                  <w:lang w:val="bg-BG"/>
                </w:rPr>
                <w:t>а изискванията на чл.15 а, от Делегиран Регламент (ЕС) 2022/127 на Комисията от 7 декември 2021 г.</w:t>
              </w:r>
            </w:ins>
          </w:p>
          <w:p w:rsidR="006C16F0" w:rsidRDefault="006C16F0" w:rsidP="00CD3319">
            <w:pPr>
              <w:spacing w:before="40" w:after="40"/>
              <w:jc w:val="both"/>
              <w:rPr>
                <w:noProof/>
              </w:rPr>
            </w:pPr>
          </w:p>
          <w:p w:rsidR="006C16F0" w:rsidRDefault="006C16F0" w:rsidP="00CD3319">
            <w:pPr>
              <w:spacing w:before="40" w:after="40"/>
              <w:jc w:val="both"/>
            </w:pP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6" w:name="_Toc256001080"/>
      <w:r>
        <w:rPr>
          <w:b w:val="0"/>
          <w:noProof/>
          <w:color w:val="000000"/>
          <w:sz w:val="24"/>
        </w:rPr>
        <w:t>7 Допълнителна информация за вида на интервенцията</w:t>
      </w:r>
      <w:bookmarkEnd w:id="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Неприложимо.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7" w:name="_Toc256001081"/>
      <w:r>
        <w:rPr>
          <w:b w:val="0"/>
          <w:noProof/>
          <w:color w:val="000000"/>
          <w:sz w:val="24"/>
        </w:rPr>
        <w:t>8 Съответствие с правилата на СТО</w:t>
      </w:r>
      <w:bookmarkEnd w:id="17"/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 Зелена кутия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Параграф 2 от приложение 2 към Споразумението за СТО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Разяснение как с интервенцията се спазват съответните разпоредби на приложение 2 към Споразумението за СТО за селското стопанство, както е посочено в член 10 от Регламент (ЕС) 2021/2115 и в приложение II към него („зелена кутия“)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0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lastRenderedPageBreak/>
              <w:t xml:space="preserve">Интервенцията представлява форма на вътрешна подкрепа, която съответства на изискванията определени в Приложение 2, параграф 2 на Споразумението за селско стопанство на СТО. 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Допустимите за подпомагане дейности са базирани на ясно определени критерии и цели, заложени със Стратегическия план по ОСП.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 xml:space="preserve">Предвидените по интервенцията плащания се основават на направените допустими разходи и не водят до предоставяне на ценова подкрепа на производителите. 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Интервенцията ще се фокусира върху повишаване на знанията и уменията на пчеларите чрез практически и теоретични занятия чрез всички възможни канали за комуникация.</w:t>
            </w:r>
          </w:p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Плащанията по интервенцията попадат в обхвата на буква г) от параграф 2 на Приложение 2 на Споразумението за селско стопанство на СТО.</w:t>
            </w: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1906" w:h="16838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8" w:name="_Toc256001082"/>
      <w:r>
        <w:rPr>
          <w:b w:val="0"/>
          <w:noProof/>
          <w:color w:val="000000"/>
          <w:sz w:val="24"/>
        </w:rPr>
        <w:lastRenderedPageBreak/>
        <w:t>9 Планирани единични суми — определение</w:t>
      </w:r>
      <w:bookmarkEnd w:id="18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3"/>
        <w:gridCol w:w="3349"/>
        <w:gridCol w:w="941"/>
        <w:gridCol w:w="2669"/>
      </w:tblGrid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Вид на планираната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Регион(и)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Показател(и) за резултатите</w:t>
            </w:r>
          </w:p>
        </w:tc>
      </w:tr>
      <w:tr w:rsidR="00ED23F8" w:rsidTr="00CD3319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I.E.1 - Средна сума за информационни/демонстрационни дейности/разработване на наръчник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Среден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>Описание</w:t>
      </w:r>
    </w:p>
    <w:p w:rsidR="00ED23F8" w:rsidRDefault="00ED23F8" w:rsidP="00ED23F8">
      <w:pPr>
        <w:spacing w:before="20" w:after="20"/>
        <w:rPr>
          <w:color w:val="000000"/>
        </w:rPr>
      </w:pPr>
      <w:r>
        <w:rPr>
          <w:noProof/>
          <w:color w:val="000000"/>
        </w:rPr>
        <w:t xml:space="preserve">I.E.1 - Средна сума за информационни/демонстрационни дейности/разработване на наръчник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2"/>
      </w:tblGrid>
      <w:tr w:rsidR="00ED23F8" w:rsidTr="00CD3319">
        <w:trPr>
          <w:trHeight w:val="16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40" w:after="40"/>
            </w:pPr>
            <w:r>
              <w:rPr>
                <w:noProof/>
              </w:rPr>
              <w:t>Годишния бюджет по интервенцията е предвиден за изпълнение на 5 проекта въз основа на исторически данни от прилагане на идентични дейности по Националната програма по пчеларство</w:t>
            </w:r>
          </w:p>
        </w:tc>
      </w:tr>
    </w:tbl>
    <w:p w:rsidR="00ED23F8" w:rsidRDefault="00ED23F8" w:rsidP="00ED23F8">
      <w:pPr>
        <w:pStyle w:val="Heading6"/>
        <w:spacing w:before="20" w:after="20"/>
        <w:rPr>
          <w:b w:val="0"/>
          <w:color w:val="000000"/>
          <w:sz w:val="24"/>
        </w:rPr>
      </w:pPr>
      <w:bookmarkStart w:id="19" w:name="_Toc256001083"/>
      <w:r>
        <w:rPr>
          <w:b w:val="0"/>
          <w:noProof/>
          <w:color w:val="000000"/>
          <w:sz w:val="24"/>
        </w:rPr>
        <w:t>10 Планирани единични суми — финансова таблица с краен продукт</w:t>
      </w:r>
      <w:bookmarkEnd w:id="19"/>
    </w:p>
    <w:p w:rsidR="00ED23F8" w:rsidRDefault="00ED23F8" w:rsidP="00ED23F8">
      <w:pPr>
        <w:spacing w:before="20" w:after="20"/>
        <w:rPr>
          <w:color w:val="000000"/>
          <w:sz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4581"/>
        <w:gridCol w:w="840"/>
        <w:gridCol w:w="840"/>
        <w:gridCol w:w="840"/>
        <w:gridCol w:w="953"/>
        <w:gridCol w:w="901"/>
        <w:gridCol w:w="1226"/>
      </w:tblGrid>
      <w:tr w:rsidR="00D20FCE" w:rsidTr="00F528F2">
        <w:trPr>
          <w:trHeight w:val="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Планирана единична сума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Финансова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2026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>Общо за периода 2023—2027 г.</w:t>
            </w:r>
          </w:p>
        </w:tc>
      </w:tr>
      <w:tr w:rsidR="00D20FCE" w:rsidTr="00F528F2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I.E.1 - </w:t>
            </w:r>
          </w:p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 xml:space="preserve">Средна сума за информационни/демонстрационни дейности/разработване на наръчник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Планирана единична сума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1 022,60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1 022,60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1 022,60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  <w:p w:rsidR="00ED23F8" w:rsidRPr="004A622A" w:rsidRDefault="009C783C" w:rsidP="00F528F2">
            <w:pPr>
              <w:spacing w:before="20" w:after="20"/>
              <w:rPr>
                <w:color w:val="000000"/>
                <w:sz w:val="20"/>
                <w:lang w:val="bg-BG"/>
              </w:rPr>
            </w:pPr>
            <w:r>
              <w:rPr>
                <w:noProof/>
                <w:color w:val="000000"/>
                <w:sz w:val="20"/>
                <w:lang w:val="bg-BG"/>
              </w:rPr>
              <w:t>2</w:t>
            </w:r>
            <w:r w:rsidR="006051B3">
              <w:rPr>
                <w:noProof/>
                <w:color w:val="000000"/>
                <w:sz w:val="20"/>
                <w:lang w:val="bg-BG"/>
              </w:rPr>
              <w:t xml:space="preserve"> </w:t>
            </w:r>
            <w:r>
              <w:rPr>
                <w:noProof/>
                <w:color w:val="000000"/>
                <w:sz w:val="20"/>
                <w:lang w:val="bg-BG"/>
              </w:rPr>
              <w:t>045,47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</w:rPr>
            </w:pPr>
          </w:p>
          <w:p w:rsidR="00ED23F8" w:rsidRPr="004A622A" w:rsidRDefault="009C783C" w:rsidP="00CD3319">
            <w:pPr>
              <w:spacing w:before="20" w:after="20"/>
              <w:jc w:val="right"/>
              <w:rPr>
                <w:color w:val="000000"/>
                <w:sz w:val="20"/>
                <w:lang w:val="bg-BG"/>
              </w:rPr>
            </w:pPr>
            <w:r>
              <w:rPr>
                <w:noProof/>
                <w:color w:val="000000"/>
                <w:sz w:val="20"/>
                <w:lang w:val="bg-BG"/>
              </w:rPr>
              <w:t>2</w:t>
            </w:r>
            <w:r w:rsidR="006051B3">
              <w:rPr>
                <w:noProof/>
                <w:color w:val="000000"/>
                <w:sz w:val="20"/>
                <w:lang w:val="bg-BG"/>
              </w:rPr>
              <w:t xml:space="preserve"> </w:t>
            </w:r>
            <w:r>
              <w:rPr>
                <w:noProof/>
                <w:color w:val="000000"/>
                <w:sz w:val="20"/>
                <w:lang w:val="bg-BG"/>
              </w:rPr>
              <w:t>045,47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  <w:tr w:rsidR="00D20FCE" w:rsidTr="00F528F2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O.37 (единица: Действия)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Сума: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25,00</w:t>
            </w:r>
          </w:p>
          <w:p w:rsidR="00ED23F8" w:rsidRDefault="00ED23F8" w:rsidP="00CD3319">
            <w:pPr>
              <w:spacing w:before="20" w:after="20"/>
              <w:rPr>
                <w:b/>
                <w:color w:val="000000"/>
                <w:sz w:val="20"/>
              </w:rPr>
            </w:pPr>
            <w:r>
              <w:rPr>
                <w:b/>
                <w:noProof/>
                <w:color w:val="000000"/>
                <w:sz w:val="20"/>
              </w:rPr>
              <w:t xml:space="preserve">Макс.: </w:t>
            </w:r>
          </w:p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5,00</w:t>
            </w:r>
          </w:p>
        </w:tc>
      </w:tr>
      <w:tr w:rsidR="00D20FCE" w:rsidRPr="009E3F64" w:rsidTr="00F528F2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F528F2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  <w:r w:rsidRPr="009E3F64">
              <w:rPr>
                <w:noProof/>
                <w:color w:val="000000"/>
                <w:sz w:val="20"/>
                <w:szCs w:val="20"/>
              </w:rPr>
              <w:t>35</w:t>
            </w:r>
            <w:r w:rsidR="006051B3">
              <w:rPr>
                <w:noProof/>
                <w:color w:val="000000"/>
                <w:sz w:val="20"/>
                <w:szCs w:val="20"/>
                <w:lang w:val="bg-BG"/>
              </w:rPr>
              <w:t xml:space="preserve"> </w:t>
            </w:r>
            <w:r w:rsidRPr="009E3F64">
              <w:rPr>
                <w:noProof/>
                <w:color w:val="000000"/>
                <w:sz w:val="20"/>
                <w:szCs w:val="20"/>
              </w:rPr>
              <w:t>793.68</w:t>
            </w:r>
          </w:p>
          <w:p w:rsidR="009E3F64" w:rsidRP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20FCE" w:rsidRPr="009E3F64" w:rsidTr="00F528F2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ОБЩО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публични разходи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12 782,49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12 782,49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12 782,49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E3F64" w:rsidRPr="009E3F64" w:rsidRDefault="009E3F64" w:rsidP="009E3F64">
            <w:pPr>
              <w:spacing w:before="20" w:after="20"/>
              <w:rPr>
                <w:color w:val="000000"/>
                <w:sz w:val="20"/>
                <w:szCs w:val="20"/>
              </w:rPr>
            </w:pPr>
            <w:r w:rsidRPr="009E3F64">
              <w:rPr>
                <w:color w:val="000000"/>
                <w:sz w:val="20"/>
                <w:szCs w:val="20"/>
              </w:rPr>
              <w:t>25 568,36</w:t>
            </w:r>
          </w:p>
          <w:p w:rsidR="009E3F64" w:rsidRP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E3F64" w:rsidRP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  <w:r w:rsidRPr="009E3F64">
              <w:rPr>
                <w:color w:val="000000"/>
                <w:sz w:val="20"/>
                <w:szCs w:val="20"/>
              </w:rPr>
              <w:t>25 568,36</w:t>
            </w:r>
          </w:p>
          <w:p w:rsidR="009E3F64" w:rsidRPr="009E3F64" w:rsidRDefault="009E3F64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0FCE" w:rsidRDefault="00D20FCE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</w:p>
          <w:p w:rsidR="009E3F64" w:rsidRPr="009E3F64" w:rsidRDefault="00D20FCE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t>89</w:t>
            </w:r>
            <w:r w:rsidR="006051B3">
              <w:rPr>
                <w:noProof/>
                <w:color w:val="000000"/>
                <w:sz w:val="20"/>
                <w:szCs w:val="20"/>
                <w:lang w:val="bg-BG"/>
              </w:rPr>
              <w:t xml:space="preserve"> </w:t>
            </w:r>
            <w:r>
              <w:rPr>
                <w:noProof/>
                <w:color w:val="000000"/>
                <w:sz w:val="20"/>
                <w:szCs w:val="20"/>
              </w:rPr>
              <w:t>484.19</w:t>
            </w:r>
          </w:p>
        </w:tc>
      </w:tr>
      <w:tr w:rsidR="00D20FCE" w:rsidRPr="009E3F64" w:rsidTr="00F528F2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Годишно ориентировъчно разпределение на финансови средства (общо разходи на Съюза в евро)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5 113,00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9E3F64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9E3F64">
              <w:rPr>
                <w:bCs/>
                <w:i/>
                <w:iCs/>
                <w:color w:val="000000"/>
                <w:sz w:val="20"/>
                <w:szCs w:val="20"/>
              </w:rPr>
              <w:t>10 227,34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3F64" w:rsidRPr="009E3F64" w:rsidRDefault="009E3F64" w:rsidP="00CD3319">
            <w:pPr>
              <w:spacing w:before="20" w:after="20"/>
              <w:jc w:val="right"/>
              <w:rPr>
                <w:noProof/>
                <w:color w:val="000000"/>
                <w:sz w:val="20"/>
                <w:szCs w:val="20"/>
              </w:rPr>
            </w:pPr>
            <w:r w:rsidRPr="009E3F64">
              <w:rPr>
                <w:noProof/>
                <w:color w:val="000000"/>
                <w:sz w:val="20"/>
                <w:szCs w:val="20"/>
              </w:rPr>
              <w:t>35</w:t>
            </w:r>
            <w:r w:rsidR="006051B3">
              <w:rPr>
                <w:noProof/>
                <w:color w:val="000000"/>
                <w:sz w:val="20"/>
                <w:szCs w:val="20"/>
                <w:lang w:val="bg-BG"/>
              </w:rPr>
              <w:t xml:space="preserve"> </w:t>
            </w:r>
            <w:r w:rsidRPr="009E3F64">
              <w:rPr>
                <w:noProof/>
                <w:color w:val="000000"/>
                <w:sz w:val="20"/>
                <w:szCs w:val="20"/>
              </w:rPr>
              <w:t>793.68</w:t>
            </w:r>
          </w:p>
          <w:p w:rsidR="00ED23F8" w:rsidRPr="009E3F64" w:rsidRDefault="00ED23F8" w:rsidP="00CD3319">
            <w:pPr>
              <w:spacing w:before="20" w:after="2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20FCE" w:rsidTr="00F528F2">
        <w:trPr>
          <w:trHeight w:val="1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Ставка на съфинансирането от ЕС в 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t>40,00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D23F8" w:rsidRDefault="00ED23F8" w:rsidP="00CD3319">
            <w:pPr>
              <w:spacing w:before="20" w:after="20"/>
              <w:jc w:val="right"/>
              <w:rPr>
                <w:color w:val="000000"/>
                <w:sz w:val="20"/>
              </w:rPr>
            </w:pPr>
          </w:p>
        </w:tc>
      </w:tr>
    </w:tbl>
    <w:p w:rsidR="00ED23F8" w:rsidRDefault="00ED23F8" w:rsidP="00ED23F8">
      <w:pPr>
        <w:spacing w:before="20" w:after="20"/>
        <w:rPr>
          <w:color w:val="000000"/>
        </w:rPr>
        <w:sectPr w:rsidR="00ED23F8"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  <w:bookmarkStart w:id="20" w:name="_GoBack"/>
      <w:bookmarkEnd w:id="20"/>
    </w:p>
    <w:p w:rsidR="00B52101" w:rsidRDefault="00B52101" w:rsidP="004A622A"/>
    <w:sectPr w:rsidR="00B5210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0000000F"/>
    <w:lvl w:ilvl="0" w:tplc="0A282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C271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7D834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CEF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680C9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03ABE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A80F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E86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D6427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0"/>
    <w:multiLevelType w:val="hybridMultilevel"/>
    <w:tmpl w:val="00000010"/>
    <w:lvl w:ilvl="0" w:tplc="16C4A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C0F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D253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109F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7DEB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B0E4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02494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A63F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E082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2"/>
    <w:multiLevelType w:val="hybridMultilevel"/>
    <w:tmpl w:val="00000012"/>
    <w:lvl w:ilvl="0" w:tplc="75081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462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46096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64E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AACE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79E0E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A96D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CA4E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42EDF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4"/>
    <w:multiLevelType w:val="hybridMultilevel"/>
    <w:tmpl w:val="00000014"/>
    <w:lvl w:ilvl="0" w:tplc="1EC6E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D800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10419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0AE34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03499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5B894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C5E6E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CE99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1AB2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5"/>
    <w:multiLevelType w:val="hybridMultilevel"/>
    <w:tmpl w:val="00000015"/>
    <w:lvl w:ilvl="0" w:tplc="EDE89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8C09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2AC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B2230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162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021B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AEC1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6E2FE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92D2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hybridMultilevel"/>
    <w:tmpl w:val="00000017"/>
    <w:lvl w:ilvl="0" w:tplc="7A4A0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888ED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E2E7C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EA6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84F5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F28E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15E93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CC8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C41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hybridMultilevel"/>
    <w:tmpl w:val="00000019"/>
    <w:lvl w:ilvl="0" w:tplc="A8704B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BE71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5CAB3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CC9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A446A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DA0C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4623A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0A05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4C02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A"/>
    <w:multiLevelType w:val="hybridMultilevel"/>
    <w:tmpl w:val="0000001A"/>
    <w:lvl w:ilvl="0" w:tplc="CB2E59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F615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CECE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6226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67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2CB5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0A42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A00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CEA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B"/>
    <w:multiLevelType w:val="hybridMultilevel"/>
    <w:tmpl w:val="0000001B"/>
    <w:lvl w:ilvl="0" w:tplc="D6203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7EC1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768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62472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D2C1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F7A15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038A2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1EEE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9A7E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C"/>
    <w:multiLevelType w:val="hybridMultilevel"/>
    <w:tmpl w:val="0000001C"/>
    <w:lvl w:ilvl="0" w:tplc="499C76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B7C23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74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6A6C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EEC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D29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4522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62B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7C2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D"/>
    <w:multiLevelType w:val="hybridMultilevel"/>
    <w:tmpl w:val="0000001D"/>
    <w:lvl w:ilvl="0" w:tplc="032CEB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0E9A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6405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BC2E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F2A9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DEC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861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E003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FDC2C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E"/>
    <w:multiLevelType w:val="hybridMultilevel"/>
    <w:tmpl w:val="0000001E"/>
    <w:lvl w:ilvl="0" w:tplc="FFA63F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C4C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9F69F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D43A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5E68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7CB6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1851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6AB0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94A69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20"/>
    <w:multiLevelType w:val="hybridMultilevel"/>
    <w:tmpl w:val="00000020"/>
    <w:lvl w:ilvl="0" w:tplc="5A085C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1A1F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0C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3A80D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38AFB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E2C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233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FA08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990BD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1"/>
    <w:multiLevelType w:val="hybridMultilevel"/>
    <w:tmpl w:val="00000021"/>
    <w:lvl w:ilvl="0" w:tplc="4C54A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F45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5481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0AE0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EA47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969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9EE8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BA67C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C529D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2"/>
    <w:multiLevelType w:val="hybridMultilevel"/>
    <w:tmpl w:val="00000022"/>
    <w:lvl w:ilvl="0" w:tplc="9B3CB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F49B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2A0A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EFA60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8E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8A80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C696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5431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34B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3"/>
    <w:multiLevelType w:val="hybridMultilevel"/>
    <w:tmpl w:val="00000023"/>
    <w:lvl w:ilvl="0" w:tplc="1F6A95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264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63448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4EA1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FD00A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A406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8D67C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C07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8834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25"/>
    <w:multiLevelType w:val="hybridMultilevel"/>
    <w:tmpl w:val="00000025"/>
    <w:lvl w:ilvl="0" w:tplc="BFA0F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809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064DE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222F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F873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F06B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F504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146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50C7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6"/>
    <w:multiLevelType w:val="hybridMultilevel"/>
    <w:tmpl w:val="00000026"/>
    <w:lvl w:ilvl="0" w:tplc="4B044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03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24E05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2C67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2E32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964D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ADE30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00C16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056D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yka Peeva">
    <w15:presenceInfo w15:providerId="None" w15:userId="Siyka Pe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B1"/>
    <w:rsid w:val="00010515"/>
    <w:rsid w:val="000A265D"/>
    <w:rsid w:val="000C75D5"/>
    <w:rsid w:val="00104971"/>
    <w:rsid w:val="00136D2D"/>
    <w:rsid w:val="0014376B"/>
    <w:rsid w:val="001756EE"/>
    <w:rsid w:val="001E7E41"/>
    <w:rsid w:val="00372BAD"/>
    <w:rsid w:val="00382A26"/>
    <w:rsid w:val="003A7827"/>
    <w:rsid w:val="00461153"/>
    <w:rsid w:val="004A622A"/>
    <w:rsid w:val="004B6812"/>
    <w:rsid w:val="004E71BE"/>
    <w:rsid w:val="00514967"/>
    <w:rsid w:val="00583BE9"/>
    <w:rsid w:val="005D7668"/>
    <w:rsid w:val="006051B3"/>
    <w:rsid w:val="00622026"/>
    <w:rsid w:val="00627D8A"/>
    <w:rsid w:val="00677E71"/>
    <w:rsid w:val="00695225"/>
    <w:rsid w:val="006C16F0"/>
    <w:rsid w:val="006C30E7"/>
    <w:rsid w:val="006D7840"/>
    <w:rsid w:val="007709B8"/>
    <w:rsid w:val="007D0EE7"/>
    <w:rsid w:val="007D70D9"/>
    <w:rsid w:val="007F1FD3"/>
    <w:rsid w:val="00827E66"/>
    <w:rsid w:val="0088685D"/>
    <w:rsid w:val="008F4523"/>
    <w:rsid w:val="009444A0"/>
    <w:rsid w:val="009C7566"/>
    <w:rsid w:val="009C783C"/>
    <w:rsid w:val="009D7E54"/>
    <w:rsid w:val="009E3F64"/>
    <w:rsid w:val="009F6014"/>
    <w:rsid w:val="00AD6ED0"/>
    <w:rsid w:val="00B52101"/>
    <w:rsid w:val="00B613B1"/>
    <w:rsid w:val="00B820A3"/>
    <w:rsid w:val="00B90C03"/>
    <w:rsid w:val="00BD30C1"/>
    <w:rsid w:val="00C05DFA"/>
    <w:rsid w:val="00C85859"/>
    <w:rsid w:val="00CB4A1F"/>
    <w:rsid w:val="00CC0946"/>
    <w:rsid w:val="00CD011F"/>
    <w:rsid w:val="00CD3319"/>
    <w:rsid w:val="00D20FCE"/>
    <w:rsid w:val="00D44A9E"/>
    <w:rsid w:val="00D57808"/>
    <w:rsid w:val="00DA2D82"/>
    <w:rsid w:val="00DB558D"/>
    <w:rsid w:val="00DC17C8"/>
    <w:rsid w:val="00E006A2"/>
    <w:rsid w:val="00E01EC8"/>
    <w:rsid w:val="00E430DF"/>
    <w:rsid w:val="00EA3A6A"/>
    <w:rsid w:val="00ED23F8"/>
    <w:rsid w:val="00ED45E3"/>
    <w:rsid w:val="00F25342"/>
    <w:rsid w:val="00F528F2"/>
    <w:rsid w:val="00F77DD8"/>
    <w:rsid w:val="00F87EA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7E378"/>
  <w15:docId w15:val="{44A9FC3F-5291-4209-8F05-02834DAF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D2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D23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2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23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D23F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D23F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23F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D23F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D23F8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ED23F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D23F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D23F8"/>
    <w:rPr>
      <w:rFonts w:ascii="Times New Roman" w:eastAsia="Times New Roman" w:hAnsi="Times New Roman" w:cs="Times New Roman"/>
      <w:b/>
      <w:bCs/>
    </w:rPr>
  </w:style>
  <w:style w:type="character" w:customStyle="1" w:styleId="ql-cursor">
    <w:name w:val="ql-cursor"/>
    <w:basedOn w:val="DefaultParagraphFont"/>
    <w:rsid w:val="00ED23F8"/>
  </w:style>
  <w:style w:type="paragraph" w:customStyle="1" w:styleId="qlbt-cell-lineql-align-justify">
    <w:name w:val="qlbt-cell-line ql-align-justify"/>
    <w:basedOn w:val="Normal"/>
    <w:rsid w:val="00ED23F8"/>
  </w:style>
  <w:style w:type="paragraph" w:customStyle="1" w:styleId="qlbt-cell-line">
    <w:name w:val="qlbt-cell-line"/>
    <w:basedOn w:val="Normal"/>
    <w:rsid w:val="00ED23F8"/>
  </w:style>
  <w:style w:type="table" w:customStyle="1" w:styleId="quill-better-table">
    <w:name w:val="quill-better-table"/>
    <w:basedOn w:val="TableNormal"/>
    <w:rsid w:val="00ED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qlbt-cell-lineql-align-center">
    <w:name w:val="qlbt-cell-line ql-align-center"/>
    <w:basedOn w:val="Normal"/>
    <w:rsid w:val="00ED23F8"/>
  </w:style>
  <w:style w:type="paragraph" w:customStyle="1" w:styleId="ql-align-center">
    <w:name w:val="ql-align-center"/>
    <w:basedOn w:val="Normal"/>
    <w:rsid w:val="00ED23F8"/>
  </w:style>
  <w:style w:type="character" w:customStyle="1" w:styleId="ql-ui">
    <w:name w:val="ql-ui"/>
    <w:basedOn w:val="DefaultParagraphFont"/>
    <w:rsid w:val="00ED23F8"/>
  </w:style>
  <w:style w:type="paragraph" w:customStyle="1" w:styleId="qlbt-cell-lineql-align-right">
    <w:name w:val="qlbt-cell-line ql-align-right"/>
    <w:basedOn w:val="Normal"/>
    <w:rsid w:val="00ED23F8"/>
  </w:style>
  <w:style w:type="character" w:styleId="Hyperlink">
    <w:name w:val="Hyperlink"/>
    <w:basedOn w:val="DefaultParagraphFont"/>
    <w:rsid w:val="00ED23F8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D23F8"/>
    <w:pPr>
      <w:ind w:left="240"/>
    </w:pPr>
  </w:style>
  <w:style w:type="paragraph" w:styleId="TOC3">
    <w:name w:val="toc 3"/>
    <w:basedOn w:val="Normal"/>
    <w:next w:val="Normal"/>
    <w:autoRedefine/>
    <w:rsid w:val="00ED23F8"/>
    <w:pPr>
      <w:ind w:left="480"/>
    </w:pPr>
  </w:style>
  <w:style w:type="paragraph" w:styleId="TOC4">
    <w:name w:val="toc 4"/>
    <w:basedOn w:val="Normal"/>
    <w:next w:val="Normal"/>
    <w:autoRedefine/>
    <w:rsid w:val="00ED23F8"/>
    <w:pPr>
      <w:ind w:left="720"/>
    </w:pPr>
  </w:style>
  <w:style w:type="paragraph" w:styleId="TOC5">
    <w:name w:val="toc 5"/>
    <w:basedOn w:val="Normal"/>
    <w:next w:val="Normal"/>
    <w:autoRedefine/>
    <w:rsid w:val="00ED23F8"/>
    <w:pPr>
      <w:ind w:left="960"/>
    </w:pPr>
  </w:style>
  <w:style w:type="paragraph" w:styleId="TOC1">
    <w:name w:val="toc 1"/>
    <w:basedOn w:val="Normal"/>
    <w:next w:val="Normal"/>
    <w:autoRedefine/>
    <w:rsid w:val="00ED23F8"/>
  </w:style>
  <w:style w:type="paragraph" w:styleId="TOC6">
    <w:name w:val="toc 6"/>
    <w:basedOn w:val="Normal"/>
    <w:next w:val="Normal"/>
    <w:autoRedefine/>
    <w:rsid w:val="00ED23F8"/>
    <w:pPr>
      <w:ind w:left="1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2317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Siyka Peeva</dc:creator>
  <cp:lastModifiedBy>Siyka Peeva</cp:lastModifiedBy>
  <cp:revision>7</cp:revision>
  <dcterms:created xsi:type="dcterms:W3CDTF">2025-02-19T07:11:00Z</dcterms:created>
  <dcterms:modified xsi:type="dcterms:W3CDTF">2025-09-10T07:37:00Z</dcterms:modified>
</cp:coreProperties>
</file>